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9D3D1B">
              <w:rPr>
                <w:b/>
              </w:rPr>
              <w:t xml:space="preserve">lage 4 zum Vertrag nach </w:t>
            </w:r>
            <w:r w:rsidR="00AD7A83">
              <w:rPr>
                <w:b/>
              </w:rPr>
              <w:t>DE</w:t>
            </w:r>
            <w:r w:rsidR="009D3D1B">
              <w:rPr>
                <w:b/>
              </w:rPr>
              <w:t xml:space="preserve">-UZ </w:t>
            </w:r>
            <w:r w:rsidR="00A91B41">
              <w:rPr>
                <w:b/>
              </w:rPr>
              <w:t>76</w:t>
            </w:r>
          </w:p>
          <w:p w:rsidR="00712289" w:rsidRDefault="00090476" w:rsidP="00712289">
            <w:pPr>
              <w:tabs>
                <w:tab w:val="left" w:pos="5670"/>
              </w:tabs>
              <w:spacing w:after="120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</w:p>
          <w:p w:rsidR="00090476" w:rsidRPr="00D55F6D" w:rsidRDefault="00090476" w:rsidP="00712289">
            <w:pPr>
              <w:tabs>
                <w:tab w:val="left" w:pos="5670"/>
              </w:tabs>
              <w:spacing w:after="240"/>
            </w:pPr>
            <w:r w:rsidRPr="00D55F6D">
              <w:rPr>
                <w:b/>
              </w:rPr>
              <w:t>„</w:t>
            </w:r>
            <w:r w:rsidR="009D3D1B">
              <w:rPr>
                <w:b/>
              </w:rPr>
              <w:t xml:space="preserve">Emissionsarme plattenförmige Werkstoffe </w:t>
            </w:r>
            <w:r w:rsidR="009D3D1B" w:rsidRPr="003758CA">
              <w:rPr>
                <w:b/>
              </w:rPr>
              <w:t>(Bau- und Möbelplatten) für den Innenausbau</w:t>
            </w:r>
            <w:r w:rsidRPr="00D55F6D">
              <w:rPr>
                <w:b/>
              </w:rPr>
              <w:t>“</w:t>
            </w:r>
          </w:p>
          <w:p w:rsidR="00090476" w:rsidRPr="00D55F6D" w:rsidRDefault="00090476" w:rsidP="009F0B85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2225D7" w:rsidRDefault="009D3D1B" w:rsidP="00090476">
      <w:pPr>
        <w:jc w:val="center"/>
        <w:rPr>
          <w:b/>
          <w:u w:val="single"/>
        </w:rPr>
      </w:pPr>
      <w:r w:rsidRPr="002225D7">
        <w:rPr>
          <w:b/>
          <w:u w:val="single"/>
        </w:rPr>
        <w:t xml:space="preserve">Erklärung des Antragsstellers (gem. Abs. 3.1 der </w:t>
      </w:r>
      <w:r w:rsidR="00AD7A83">
        <w:rPr>
          <w:b/>
          <w:u w:val="single"/>
        </w:rPr>
        <w:t>DE</w:t>
      </w:r>
      <w:r w:rsidRPr="002225D7">
        <w:rPr>
          <w:b/>
          <w:u w:val="single"/>
        </w:rPr>
        <w:t>-UZ 76)</w:t>
      </w:r>
    </w:p>
    <w:p w:rsidR="00090476" w:rsidRPr="00D55F6D" w:rsidRDefault="00090476" w:rsidP="00090476"/>
    <w:p w:rsidR="00090476" w:rsidRPr="00D55F6D" w:rsidRDefault="00090476" w:rsidP="00CA7E05">
      <w:pPr>
        <w:ind w:left="4962" w:hanging="4962"/>
      </w:pPr>
      <w:r w:rsidRPr="00D55F6D">
        <w:t>Firma</w:t>
      </w:r>
      <w:r>
        <w:t xml:space="preserve"> (Antragsteller)</w:t>
      </w:r>
      <w:r w:rsidRPr="00D55F6D">
        <w:t>:</w:t>
      </w:r>
      <w:bookmarkStart w:id="0" w:name="Text23"/>
      <w:r w:rsidR="007C22CF">
        <w:t xml:space="preserve">          </w:t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bookmarkStart w:id="1" w:name="_GoBack"/>
      <w:bookmarkEnd w:id="1"/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  <w:bookmarkEnd w:id="0"/>
    </w:p>
    <w:p w:rsidR="00090476" w:rsidRPr="00D55F6D" w:rsidRDefault="00090476" w:rsidP="00090476"/>
    <w:p w:rsidR="00090476" w:rsidRPr="00D55F6D" w:rsidRDefault="00090476" w:rsidP="008C0C82">
      <w:pPr>
        <w:ind w:left="4962" w:hanging="4962"/>
      </w:pPr>
      <w:r w:rsidRPr="00D55F6D">
        <w:t>mit Sitz:</w:t>
      </w:r>
      <w:r w:rsidR="007C22CF">
        <w:t xml:space="preserve">                               </w:t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CA7E05" w:rsidP="00CA7E05">
      <w:pPr>
        <w:ind w:left="4962" w:hanging="4962"/>
        <w:rPr>
          <w:lang w:eastAsia="de-DE"/>
        </w:rPr>
      </w:pPr>
      <w:r>
        <w:t>Marken-/Handelsname</w:t>
      </w:r>
      <w:r w:rsidR="00090476" w:rsidRPr="00D55F6D">
        <w:t>:</w:t>
      </w:r>
      <w:r w:rsidR="007C22CF">
        <w:t xml:space="preserve">      </w:t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Default="00090476" w:rsidP="00090476"/>
    <w:p w:rsidR="00090476" w:rsidRDefault="00090476" w:rsidP="00090476">
      <w:r>
        <w:t>Bei Erfüllung sind alle Punkte mit ‚ja‘ anzukreuzen.</w:t>
      </w:r>
    </w:p>
    <w:p w:rsidR="002225D7" w:rsidRPr="00D55F6D" w:rsidRDefault="002225D7" w:rsidP="00090476"/>
    <w:tbl>
      <w:tblPr>
        <w:tblStyle w:val="HelleSchattierung-Akzent5"/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BE0B96" w:rsidRPr="00BE0B96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0476" w:rsidRPr="00BE0B96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color w:val="auto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0476" w:rsidRPr="00BE0B96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BE0B96">
              <w:rPr>
                <w:b/>
                <w:color w:val="auto"/>
              </w:rPr>
              <w:t>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0476" w:rsidRPr="00BE0B96" w:rsidRDefault="00090476" w:rsidP="009F0B85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color w:val="auto"/>
              </w:rPr>
            </w:pPr>
            <w:r w:rsidRPr="00BE0B96">
              <w:rPr>
                <w:b/>
                <w:color w:val="auto"/>
              </w:rPr>
              <w:t>nein</w:t>
            </w:r>
          </w:p>
        </w:tc>
      </w:tr>
      <w:tr w:rsidR="00BE0B96" w:rsidRPr="00BE0B96" w:rsidTr="00B55C58">
        <w:trPr>
          <w:trHeight w:val="4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5E49" w:rsidRPr="00BE0B96" w:rsidRDefault="00305E49" w:rsidP="00DA4093">
            <w:pPr>
              <w:tabs>
                <w:tab w:val="left" w:pos="0"/>
              </w:tabs>
              <w:spacing w:before="120" w:after="120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 xml:space="preserve">Hiermit bestätigen wir, dass oben aufgeführte Produkte </w:t>
            </w:r>
            <w:r w:rsidRPr="00BE0B96">
              <w:rPr>
                <w:b/>
                <w:color w:val="auto"/>
                <w:sz w:val="20"/>
                <w:szCs w:val="20"/>
              </w:rPr>
              <w:t>keine</w:t>
            </w:r>
            <w:r w:rsidRPr="00BE0B96">
              <w:rPr>
                <w:color w:val="auto"/>
                <w:sz w:val="20"/>
                <w:szCs w:val="20"/>
              </w:rPr>
              <w:t xml:space="preserve"> Stoffe mit folgenden Eigenschaften als konstitutionelle Bestandteile enthalten die eingestuft sind als: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5E49" w:rsidRPr="00BE0B96" w:rsidRDefault="00305E49" w:rsidP="00305E49">
            <w:pPr>
              <w:tabs>
                <w:tab w:val="left" w:pos="7938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5E49" w:rsidRPr="00BE0B96" w:rsidRDefault="00305E49" w:rsidP="00305E49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0B96" w:rsidRPr="00BE0B96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06577E">
            <w:pPr>
              <w:numPr>
                <w:ilvl w:val="0"/>
                <w:numId w:val="1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 xml:space="preserve">Stoffe, die unter der Chemikalienverordnung </w:t>
            </w:r>
            <w:r w:rsidR="0006577E">
              <w:rPr>
                <w:color w:val="auto"/>
                <w:sz w:val="20"/>
                <w:szCs w:val="20"/>
              </w:rPr>
              <w:t>REACH-VO</w:t>
            </w:r>
            <w:r w:rsidRPr="00BE0B96">
              <w:rPr>
                <w:color w:val="auto"/>
                <w:sz w:val="20"/>
                <w:szCs w:val="20"/>
              </w:rPr>
              <w:t xml:space="preserve"> als besonders besorgniserregend identifiziert und in die gemäß REACH Artikel 59 Absatz 1 erstellte Liste (sogenannte „Kandidatenliste“) aufgenommen wurden;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717CB7">
            <w:pPr>
              <w:tabs>
                <w:tab w:val="left" w:pos="7938"/>
              </w:tabs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717CB7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06577E">
            <w:pPr>
              <w:numPr>
                <w:ilvl w:val="0"/>
                <w:numId w:val="1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>Stoffe, die gemäß der CLP-</w:t>
            </w:r>
            <w:r w:rsidR="0006577E">
              <w:rPr>
                <w:color w:val="auto"/>
                <w:sz w:val="20"/>
                <w:szCs w:val="20"/>
              </w:rPr>
              <w:t>VO</w:t>
            </w:r>
            <w:r w:rsidRPr="00BE0B96">
              <w:rPr>
                <w:color w:val="auto"/>
                <w:sz w:val="20"/>
                <w:szCs w:val="20"/>
              </w:rPr>
              <w:t xml:space="preserve"> in die folgenden Gefahrenkategorien eingestuft sind oder die Kriterien für eine solche Einstufung erfüllen: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FA42BF">
            <w:pPr>
              <w:tabs>
                <w:tab w:val="left" w:pos="7938"/>
              </w:tabs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FA42BF">
            <w:pPr>
              <w:tabs>
                <w:tab w:val="left" w:pos="7938"/>
              </w:tabs>
              <w:spacing w:after="12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E0B96" w:rsidRPr="00BE0B96" w:rsidTr="00BE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EE792B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>karzinogen (krebserzeugend) der Kategorie Carc. 1A oder Car</w:t>
            </w:r>
            <w:r w:rsidR="00EE792B">
              <w:rPr>
                <w:color w:val="auto"/>
                <w:sz w:val="20"/>
                <w:szCs w:val="20"/>
              </w:rPr>
              <w:t>c. 1B oder krebserzeugend (K1A, K</w:t>
            </w:r>
            <w:r w:rsidRPr="00BE0B96">
              <w:rPr>
                <w:color w:val="auto"/>
                <w:sz w:val="20"/>
                <w:szCs w:val="20"/>
              </w:rPr>
              <w:t>1</w:t>
            </w:r>
            <w:proofErr w:type="gramStart"/>
            <w:r w:rsidRPr="00BE0B96">
              <w:rPr>
                <w:color w:val="auto"/>
                <w:sz w:val="20"/>
                <w:szCs w:val="20"/>
              </w:rPr>
              <w:t>B,</w:t>
            </w:r>
            <w:r w:rsidR="00EE792B">
              <w:rPr>
                <w:color w:val="auto"/>
                <w:sz w:val="20"/>
                <w:szCs w:val="20"/>
              </w:rPr>
              <w:t>K2</w:t>
            </w:r>
            <w:proofErr w:type="gramEnd"/>
            <w:r w:rsidRPr="00BE0B96">
              <w:rPr>
                <w:color w:val="auto"/>
                <w:sz w:val="20"/>
                <w:szCs w:val="20"/>
              </w:rPr>
              <w:t>) gem. TRGS 905;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EE792B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 xml:space="preserve">keimzellmutagen (erbgutverändernd) der Kategorie Muta. 1A oder Muta. 1B </w:t>
            </w:r>
            <w:r w:rsidR="00954500">
              <w:rPr>
                <w:color w:val="auto"/>
                <w:sz w:val="20"/>
                <w:szCs w:val="20"/>
              </w:rPr>
              <w:t xml:space="preserve">oder </w:t>
            </w:r>
            <w:r w:rsidR="00EE792B">
              <w:rPr>
                <w:color w:val="auto"/>
                <w:sz w:val="20"/>
                <w:szCs w:val="20"/>
              </w:rPr>
              <w:t>erbgutverändernd (M1A, M</w:t>
            </w:r>
            <w:r w:rsidRPr="00BE0B96">
              <w:rPr>
                <w:color w:val="auto"/>
                <w:sz w:val="20"/>
                <w:szCs w:val="20"/>
              </w:rPr>
              <w:t>1B</w:t>
            </w:r>
            <w:r w:rsidR="00EE792B">
              <w:rPr>
                <w:color w:val="auto"/>
                <w:sz w:val="20"/>
                <w:szCs w:val="20"/>
              </w:rPr>
              <w:t>, M2</w:t>
            </w:r>
            <w:r w:rsidRPr="00BE0B96">
              <w:rPr>
                <w:color w:val="auto"/>
                <w:sz w:val="20"/>
                <w:szCs w:val="20"/>
              </w:rPr>
              <w:t>) gem. TRGS 905;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EE792B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>reproduktionstoxisch (fortpflanzungsgefährdend) der Kategorie Repr. 1A oder Repr. 1B oder fortpflanzungsgefährdend (</w:t>
            </w:r>
            <w:r w:rsidR="00EE792B" w:rsidRPr="00EE792B">
              <w:rPr>
                <w:color w:val="auto"/>
                <w:sz w:val="20"/>
                <w:szCs w:val="20"/>
              </w:rPr>
              <w:t>RF1A, RF1B, RF2, RD1A, RD1B, RD2</w:t>
            </w:r>
            <w:r w:rsidRPr="00BE0B96">
              <w:rPr>
                <w:color w:val="auto"/>
                <w:sz w:val="20"/>
                <w:szCs w:val="20"/>
              </w:rPr>
              <w:t>) gem. TRGS 905;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trHeight w:val="2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06577E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>akut toxisch (giftig) der Kategorie Acute Tox. 1, Acute Tox. 2 oder Acute. Tox.3;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06577E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>toxisch für spezifische Zielorgane der Kategorie STOT SE. 1, STOT SE. 2, STOT RE. 1 oder STOT RE. 2;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  <w:tr w:rsidR="00BE0B96" w:rsidRPr="00BE0B96" w:rsidTr="00B55C5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06577E">
            <w:pPr>
              <w:numPr>
                <w:ilvl w:val="0"/>
                <w:numId w:val="5"/>
              </w:numPr>
              <w:spacing w:after="120"/>
              <w:ind w:left="284" w:hanging="284"/>
              <w:rPr>
                <w:color w:val="auto"/>
                <w:sz w:val="20"/>
                <w:szCs w:val="20"/>
              </w:rPr>
            </w:pPr>
            <w:r w:rsidRPr="00BE0B96">
              <w:rPr>
                <w:color w:val="auto"/>
                <w:sz w:val="20"/>
                <w:szCs w:val="20"/>
              </w:rPr>
              <w:t xml:space="preserve">gewässergefährdend der Kategorie </w:t>
            </w:r>
            <w:r w:rsidR="00EE792B">
              <w:rPr>
                <w:color w:val="auto"/>
                <w:sz w:val="20"/>
                <w:szCs w:val="20"/>
              </w:rPr>
              <w:t>Aquatic Acute 1, Aquatic Chronic 1 oder Aquatic Chronic</w:t>
            </w:r>
            <w:r w:rsidRPr="00BE0B96">
              <w:rPr>
                <w:color w:val="auto"/>
                <w:sz w:val="20"/>
                <w:szCs w:val="20"/>
              </w:rPr>
              <w:t xml:space="preserve"> 2.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4093" w:rsidRPr="00BE0B96" w:rsidRDefault="00DA4093" w:rsidP="00AE1F02">
            <w:pPr>
              <w:tabs>
                <w:tab w:val="left" w:pos="7938"/>
              </w:tabs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BE0B96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0B96">
              <w:rPr>
                <w:color w:val="auto"/>
                <w:sz w:val="20"/>
                <w:szCs w:val="20"/>
              </w:rPr>
              <w:instrText xml:space="preserve"> FORMCHECKBOX </w:instrText>
            </w:r>
            <w:r w:rsidR="006E02E1">
              <w:rPr>
                <w:sz w:val="20"/>
                <w:szCs w:val="20"/>
              </w:rPr>
            </w:r>
            <w:r w:rsidR="006E02E1">
              <w:rPr>
                <w:sz w:val="20"/>
                <w:szCs w:val="20"/>
              </w:rPr>
              <w:fldChar w:fldCharType="separate"/>
            </w:r>
            <w:r w:rsidRPr="00BE0B96">
              <w:rPr>
                <w:sz w:val="20"/>
                <w:szCs w:val="20"/>
              </w:rPr>
              <w:fldChar w:fldCharType="end"/>
            </w:r>
          </w:p>
        </w:tc>
      </w:tr>
    </w:tbl>
    <w:p w:rsidR="00090476" w:rsidRDefault="00090476" w:rsidP="00090476"/>
    <w:p w:rsidR="00090476" w:rsidRDefault="00090476" w:rsidP="00090476">
      <w:r>
        <w:br/>
        <w:t xml:space="preserve">Von den Regelungen ausgenommen </w:t>
      </w:r>
      <w:r w:rsidR="00712289">
        <w:t xml:space="preserve">ist </w:t>
      </w:r>
      <w:r w:rsidR="00712289" w:rsidRPr="00D9641C">
        <w:t>Formaldehyd</w:t>
      </w:r>
      <w:r w:rsidR="00712289">
        <w:t>, für das gesonderte Regeln gelten.</w:t>
      </w:r>
    </w:p>
    <w:p w:rsidR="00090476" w:rsidRDefault="00090476" w:rsidP="00090476"/>
    <w:p w:rsidR="00090476" w:rsidRDefault="00090476" w:rsidP="00090476">
      <w:pPr>
        <w:ind w:left="5103" w:hanging="5103"/>
      </w:pPr>
    </w:p>
    <w:p w:rsidR="00B84F3E" w:rsidRPr="00D55F6D" w:rsidRDefault="00B84F3E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71736F">
      <w:pPr>
        <w:tabs>
          <w:tab w:val="left" w:pos="851"/>
          <w:tab w:val="left" w:pos="5670"/>
        </w:tabs>
        <w:ind w:left="1701" w:hanging="1701"/>
      </w:pPr>
      <w:r w:rsidRPr="00D55F6D">
        <w:t>Ort</w:t>
      </w:r>
      <w:r w:rsidR="00B84F3E">
        <w:t>, Datum:</w:t>
      </w:r>
      <w:r w:rsidR="0071736F">
        <w:tab/>
      </w:r>
      <w:r w:rsidR="00B84F3E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56"/>
            </w:textInput>
          </w:ffData>
        </w:fldChar>
      </w:r>
      <w:r w:rsidR="00B84F3E">
        <w:rPr>
          <w:lang w:eastAsia="de-DE"/>
        </w:rPr>
        <w:instrText xml:space="preserve"> FORMTEXT </w:instrText>
      </w:r>
      <w:r w:rsidR="00B84F3E">
        <w:rPr>
          <w:lang w:eastAsia="de-DE"/>
        </w:rPr>
      </w:r>
      <w:r w:rsidR="00B84F3E">
        <w:rPr>
          <w:lang w:eastAsia="de-DE"/>
        </w:rPr>
        <w:fldChar w:fldCharType="separate"/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lang w:eastAsia="de-DE"/>
        </w:rPr>
        <w:fldChar w:fldCharType="end"/>
      </w:r>
      <w:r w:rsidR="00B84F3E">
        <w:tab/>
      </w:r>
      <w:r w:rsidR="004F4FB2">
        <w:t>Antragsteller</w:t>
      </w:r>
      <w:r>
        <w:t>:</w:t>
      </w:r>
    </w:p>
    <w:p w:rsidR="00090476" w:rsidRDefault="00090476" w:rsidP="00DC5410">
      <w:pPr>
        <w:tabs>
          <w:tab w:val="left" w:pos="851"/>
        </w:tabs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FC7E93" w:rsidRDefault="00090476" w:rsidP="00B84F3E">
      <w:pPr>
        <w:tabs>
          <w:tab w:val="left" w:pos="851"/>
        </w:tabs>
        <w:ind w:left="5103" w:firstLine="569"/>
      </w:pPr>
      <w:r w:rsidRPr="00D55F6D">
        <w:t xml:space="preserve"> und Firmenstempel</w:t>
      </w:r>
      <w:r>
        <w:t>)</w:t>
      </w:r>
    </w:p>
    <w:sectPr w:rsidR="00FC7E93" w:rsidSect="00CF5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CD" w:rsidRDefault="00B761CD">
      <w:r>
        <w:separator/>
      </w:r>
    </w:p>
  </w:endnote>
  <w:endnote w:type="continuationSeparator" w:id="0">
    <w:p w:rsidR="00B761CD" w:rsidRDefault="00B7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705" w:rsidRDefault="005377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537705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28.01.2020 </w:t>
    </w:r>
    <w:r w:rsidR="00AD7A83">
      <w:rPr>
        <w:sz w:val="22"/>
        <w:szCs w:val="22"/>
      </w:rPr>
      <w:t>Anlage 4</w:t>
    </w:r>
    <w:r w:rsidR="00090476">
      <w:rPr>
        <w:sz w:val="22"/>
        <w:szCs w:val="22"/>
      </w:rPr>
      <w:t xml:space="preserve"> zum Vertrag</w:t>
    </w:r>
    <w:r w:rsidR="00090476" w:rsidRPr="00D144B5">
      <w:rPr>
        <w:sz w:val="22"/>
        <w:szCs w:val="22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AD7A83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AD7A83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AD7A83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A91B41">
      <w:rPr>
        <w:rStyle w:val="Seitenzahl"/>
        <w:sz w:val="22"/>
        <w:szCs w:val="22"/>
      </w:rPr>
      <w:t>76</w:t>
    </w:r>
    <w:r w:rsidR="00090476" w:rsidRPr="0039432E">
      <w:rPr>
        <w:rStyle w:val="Seitenzahl"/>
        <w:sz w:val="22"/>
        <w:szCs w:val="22"/>
      </w:rPr>
      <w:t xml:space="preserve"> Ausgabe </w:t>
    </w:r>
    <w:r w:rsidR="00E60D84">
      <w:rPr>
        <w:rStyle w:val="Seitenzahl"/>
        <w:sz w:val="22"/>
        <w:szCs w:val="22"/>
      </w:rPr>
      <w:t>Februar</w:t>
    </w:r>
    <w:r w:rsidR="00090476">
      <w:rPr>
        <w:rStyle w:val="Seitenzahl"/>
        <w:sz w:val="22"/>
        <w:szCs w:val="22"/>
      </w:rPr>
      <w:t xml:space="preserve"> 201</w:t>
    </w:r>
    <w:r w:rsidR="00244F58">
      <w:rPr>
        <w:rStyle w:val="Seitenzahl"/>
        <w:sz w:val="22"/>
        <w:szCs w:val="22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6E02E1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CD" w:rsidRDefault="00B761CD">
      <w:r>
        <w:separator/>
      </w:r>
    </w:p>
  </w:footnote>
  <w:footnote w:type="continuationSeparator" w:id="0">
    <w:p w:rsidR="00B761CD" w:rsidRDefault="00B7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705" w:rsidRDefault="005377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E030EB7" wp14:editId="1658507C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6E02E1" w:rsidP="00CF582E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E4F60"/>
    <w:multiLevelType w:val="hybridMultilevel"/>
    <w:tmpl w:val="B74EB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90F9D"/>
    <w:multiLevelType w:val="hybridMultilevel"/>
    <w:tmpl w:val="5D2CD2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B674B"/>
    <w:multiLevelType w:val="hybridMultilevel"/>
    <w:tmpl w:val="0F6CE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5kxY8LxAlZVLKYuvqHmA2QRVx5uqvCVbe1FsXAXXqVUy5yNeeMJ6tuJ7Tb9t3kK8G+H/hWtMe6ZReFvi1NZrw==" w:salt="xlhT6yi/YopHxcno51Ap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6577E"/>
    <w:rsid w:val="00090476"/>
    <w:rsid w:val="00216879"/>
    <w:rsid w:val="002225D7"/>
    <w:rsid w:val="00244F58"/>
    <w:rsid w:val="002819AE"/>
    <w:rsid w:val="00305E49"/>
    <w:rsid w:val="003B67AF"/>
    <w:rsid w:val="003C3348"/>
    <w:rsid w:val="003D5E10"/>
    <w:rsid w:val="003F727F"/>
    <w:rsid w:val="004F3A46"/>
    <w:rsid w:val="004F4FB2"/>
    <w:rsid w:val="00537705"/>
    <w:rsid w:val="00586BF0"/>
    <w:rsid w:val="00656917"/>
    <w:rsid w:val="00692317"/>
    <w:rsid w:val="006E02E1"/>
    <w:rsid w:val="00712289"/>
    <w:rsid w:val="0071736F"/>
    <w:rsid w:val="007421DA"/>
    <w:rsid w:val="0078290C"/>
    <w:rsid w:val="007C22CF"/>
    <w:rsid w:val="00884BFE"/>
    <w:rsid w:val="008C0C82"/>
    <w:rsid w:val="008E75D2"/>
    <w:rsid w:val="009208A7"/>
    <w:rsid w:val="00954500"/>
    <w:rsid w:val="009D3D1B"/>
    <w:rsid w:val="00A16CEF"/>
    <w:rsid w:val="00A260EE"/>
    <w:rsid w:val="00A66468"/>
    <w:rsid w:val="00A82130"/>
    <w:rsid w:val="00A91B41"/>
    <w:rsid w:val="00AB3103"/>
    <w:rsid w:val="00AD7A83"/>
    <w:rsid w:val="00AE1F02"/>
    <w:rsid w:val="00B21E51"/>
    <w:rsid w:val="00B25655"/>
    <w:rsid w:val="00B55C58"/>
    <w:rsid w:val="00B761CD"/>
    <w:rsid w:val="00B84F3E"/>
    <w:rsid w:val="00B918F3"/>
    <w:rsid w:val="00BA0A7F"/>
    <w:rsid w:val="00BB29A5"/>
    <w:rsid w:val="00BE0B96"/>
    <w:rsid w:val="00C674FA"/>
    <w:rsid w:val="00CA7E05"/>
    <w:rsid w:val="00CD3A50"/>
    <w:rsid w:val="00CE18EF"/>
    <w:rsid w:val="00D16821"/>
    <w:rsid w:val="00D654EA"/>
    <w:rsid w:val="00D87579"/>
    <w:rsid w:val="00DA4093"/>
    <w:rsid w:val="00DC5410"/>
    <w:rsid w:val="00E008A5"/>
    <w:rsid w:val="00E0360A"/>
    <w:rsid w:val="00E056E4"/>
    <w:rsid w:val="00E37B03"/>
    <w:rsid w:val="00E531DD"/>
    <w:rsid w:val="00E60D84"/>
    <w:rsid w:val="00EA7270"/>
    <w:rsid w:val="00EE792B"/>
    <w:rsid w:val="00F57C04"/>
    <w:rsid w:val="00F62635"/>
    <w:rsid w:val="00FA42BF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96E5"/>
  <w15:docId w15:val="{E7A0A6C4-6F3F-4136-A030-051B0EE0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92317"/>
    <w:pPr>
      <w:ind w:left="720"/>
      <w:contextualSpacing/>
    </w:pPr>
  </w:style>
  <w:style w:type="table" w:styleId="HelleSchattierung-Akzent5">
    <w:name w:val="Light Shading Accent 5"/>
    <w:basedOn w:val="NormaleTabelle"/>
    <w:uiPriority w:val="60"/>
    <w:rsid w:val="00BE0B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Reithel, Marina</cp:lastModifiedBy>
  <cp:revision>6</cp:revision>
  <cp:lastPrinted>2013-01-07T10:15:00Z</cp:lastPrinted>
  <dcterms:created xsi:type="dcterms:W3CDTF">2018-04-03T14:19:00Z</dcterms:created>
  <dcterms:modified xsi:type="dcterms:W3CDTF">2021-01-27T12:52:00Z</dcterms:modified>
</cp:coreProperties>
</file>